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15F" w:rsidRPr="00995155" w:rsidRDefault="00F5115F" w:rsidP="00F5115F">
      <w:pPr>
        <w:widowControl/>
        <w:rPr>
          <w:rFonts w:ascii="黑体" w:eastAsia="黑体" w:hAnsi="黑体"/>
          <w:sz w:val="28"/>
          <w:szCs w:val="28"/>
        </w:rPr>
      </w:pPr>
      <w:r w:rsidRPr="00995155">
        <w:rPr>
          <w:rFonts w:ascii="黑体" w:eastAsia="黑体" w:hAnsi="黑体" w:hint="eastAsia"/>
          <w:sz w:val="28"/>
          <w:szCs w:val="28"/>
        </w:rPr>
        <w:t>附件</w:t>
      </w:r>
      <w:r w:rsidR="00862B38" w:rsidRPr="00995155">
        <w:rPr>
          <w:rFonts w:ascii="黑体" w:eastAsia="黑体" w:hAnsi="黑体" w:hint="eastAsia"/>
          <w:sz w:val="28"/>
          <w:szCs w:val="28"/>
        </w:rPr>
        <w:t>3</w:t>
      </w:r>
      <w:r w:rsidRPr="00995155">
        <w:rPr>
          <w:rFonts w:ascii="黑体" w:eastAsia="黑体" w:hAnsi="黑体" w:hint="eastAsia"/>
          <w:sz w:val="28"/>
          <w:szCs w:val="28"/>
        </w:rPr>
        <w:t>：</w:t>
      </w:r>
    </w:p>
    <w:p w:rsidR="00F5115F" w:rsidRPr="002B040E" w:rsidRDefault="00F5115F" w:rsidP="004E6E70">
      <w:pPr>
        <w:spacing w:afterLines="50" w:after="156" w:line="420" w:lineRule="exact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proofErr w:type="gramStart"/>
      <w:r>
        <w:rPr>
          <w:rFonts w:asciiTheme="majorEastAsia" w:eastAsiaTheme="majorEastAsia" w:hAnsiTheme="majorEastAsia" w:hint="eastAsia"/>
          <w:b/>
          <w:sz w:val="32"/>
          <w:szCs w:val="32"/>
        </w:rPr>
        <w:t>黄埔文</w:t>
      </w:r>
      <w:proofErr w:type="gramEnd"/>
      <w:r>
        <w:rPr>
          <w:rFonts w:asciiTheme="majorEastAsia" w:eastAsiaTheme="majorEastAsia" w:hAnsiTheme="majorEastAsia" w:hint="eastAsia"/>
          <w:b/>
          <w:sz w:val="32"/>
          <w:szCs w:val="32"/>
        </w:rPr>
        <w:t>冲</w:t>
      </w:r>
      <w:r w:rsidR="00CF77BB">
        <w:rPr>
          <w:rFonts w:asciiTheme="majorEastAsia" w:eastAsiaTheme="majorEastAsia" w:hAnsiTheme="majorEastAsia" w:hint="eastAsia"/>
          <w:b/>
          <w:sz w:val="32"/>
          <w:szCs w:val="32"/>
        </w:rPr>
        <w:t>报关运输</w:t>
      </w:r>
      <w:r w:rsidRPr="00B956D1">
        <w:rPr>
          <w:rFonts w:asciiTheme="majorEastAsia" w:eastAsiaTheme="majorEastAsia" w:hAnsiTheme="majorEastAsia" w:hint="eastAsia"/>
          <w:b/>
          <w:sz w:val="32"/>
          <w:szCs w:val="32"/>
        </w:rPr>
        <w:t>供应商准入承诺书</w:t>
      </w:r>
    </w:p>
    <w:p w:rsidR="00F5115F" w:rsidRPr="00862B38" w:rsidRDefault="00F5115F" w:rsidP="004E6E70">
      <w:pPr>
        <w:spacing w:beforeLines="50" w:before="156" w:line="520" w:lineRule="exact"/>
        <w:rPr>
          <w:rFonts w:ascii="仿宋_GB2312" w:eastAsia="仿宋_GB2312" w:hAnsiTheme="majorEastAsia"/>
          <w:b/>
          <w:sz w:val="32"/>
          <w:szCs w:val="32"/>
        </w:rPr>
      </w:pPr>
    </w:p>
    <w:p w:rsidR="00F5115F" w:rsidRPr="00B956D1" w:rsidRDefault="00F5115F" w:rsidP="004E6E70">
      <w:pPr>
        <w:spacing w:beforeLines="50" w:before="156" w:line="520" w:lineRule="exact"/>
        <w:rPr>
          <w:rFonts w:ascii="仿宋_GB2312" w:eastAsia="仿宋_GB2312"/>
          <w:sz w:val="32"/>
          <w:szCs w:val="32"/>
        </w:rPr>
      </w:pPr>
      <w:r w:rsidRPr="00B956D1">
        <w:rPr>
          <w:rFonts w:ascii="仿宋_GB2312" w:eastAsia="仿宋_GB2312" w:hAnsiTheme="majorEastAsia" w:hint="eastAsia"/>
          <w:b/>
          <w:sz w:val="32"/>
          <w:szCs w:val="32"/>
        </w:rPr>
        <w:t>中船</w:t>
      </w:r>
      <w:proofErr w:type="gramStart"/>
      <w:r w:rsidRPr="00B956D1">
        <w:rPr>
          <w:rFonts w:ascii="仿宋_GB2312" w:eastAsia="仿宋_GB2312" w:hAnsiTheme="majorEastAsia" w:hint="eastAsia"/>
          <w:b/>
          <w:sz w:val="32"/>
          <w:szCs w:val="32"/>
        </w:rPr>
        <w:t>黄埔文</w:t>
      </w:r>
      <w:proofErr w:type="gramEnd"/>
      <w:r w:rsidRPr="00B956D1">
        <w:rPr>
          <w:rFonts w:ascii="仿宋_GB2312" w:eastAsia="仿宋_GB2312" w:hAnsiTheme="majorEastAsia" w:hint="eastAsia"/>
          <w:b/>
          <w:sz w:val="32"/>
          <w:szCs w:val="32"/>
        </w:rPr>
        <w:t>冲船舶有限公司：</w:t>
      </w:r>
      <w:r w:rsidRPr="00B956D1">
        <w:rPr>
          <w:rFonts w:ascii="仿宋_GB2312" w:eastAsia="仿宋_GB2312" w:hAnsiTheme="majorEastAsia" w:hint="eastAsia"/>
          <w:b/>
          <w:sz w:val="32"/>
          <w:szCs w:val="32"/>
        </w:rPr>
        <w:tab/>
      </w:r>
      <w:r w:rsidRPr="00B956D1">
        <w:rPr>
          <w:rFonts w:ascii="仿宋_GB2312" w:eastAsia="仿宋_GB2312" w:hAnsiTheme="majorEastAsia" w:hint="eastAsia"/>
          <w:b/>
          <w:sz w:val="32"/>
          <w:szCs w:val="32"/>
        </w:rPr>
        <w:tab/>
      </w:r>
      <w:r w:rsidRPr="00B956D1">
        <w:rPr>
          <w:rFonts w:ascii="仿宋_GB2312" w:eastAsia="仿宋_GB2312" w:hint="eastAsia"/>
          <w:sz w:val="32"/>
          <w:szCs w:val="32"/>
        </w:rPr>
        <w:tab/>
      </w:r>
      <w:r w:rsidRPr="00B956D1">
        <w:rPr>
          <w:rFonts w:ascii="仿宋_GB2312" w:eastAsia="仿宋_GB2312" w:hint="eastAsia"/>
          <w:sz w:val="32"/>
          <w:szCs w:val="32"/>
        </w:rPr>
        <w:tab/>
      </w:r>
      <w:r w:rsidRPr="00B956D1">
        <w:rPr>
          <w:rFonts w:ascii="仿宋_GB2312" w:eastAsia="仿宋_GB2312" w:hint="eastAsia"/>
          <w:sz w:val="32"/>
          <w:szCs w:val="32"/>
        </w:rPr>
        <w:tab/>
      </w:r>
      <w:r w:rsidRPr="00B956D1">
        <w:rPr>
          <w:rFonts w:ascii="仿宋_GB2312" w:eastAsia="仿宋_GB2312" w:hint="eastAsia"/>
          <w:sz w:val="32"/>
          <w:szCs w:val="32"/>
        </w:rPr>
        <w:tab/>
      </w:r>
      <w:r w:rsidRPr="00B956D1">
        <w:rPr>
          <w:rFonts w:ascii="仿宋_GB2312" w:eastAsia="仿宋_GB2312" w:hint="eastAsia"/>
          <w:sz w:val="32"/>
          <w:szCs w:val="32"/>
        </w:rPr>
        <w:tab/>
      </w:r>
      <w:r w:rsidRPr="00B956D1">
        <w:rPr>
          <w:rFonts w:ascii="仿宋_GB2312" w:eastAsia="仿宋_GB2312" w:hint="eastAsia"/>
          <w:sz w:val="32"/>
          <w:szCs w:val="32"/>
        </w:rPr>
        <w:tab/>
      </w:r>
      <w:r w:rsidRPr="00B956D1">
        <w:rPr>
          <w:rFonts w:ascii="仿宋_GB2312" w:eastAsia="仿宋_GB2312" w:hint="eastAsia"/>
          <w:sz w:val="32"/>
          <w:szCs w:val="32"/>
        </w:rPr>
        <w:tab/>
      </w:r>
    </w:p>
    <w:p w:rsidR="00F5115F" w:rsidRPr="00B956D1" w:rsidRDefault="00F5115F" w:rsidP="00F5115F">
      <w:pPr>
        <w:spacing w:line="520" w:lineRule="exact"/>
        <w:rPr>
          <w:rFonts w:ascii="仿宋_GB2312" w:eastAsia="仿宋_GB2312"/>
          <w:sz w:val="28"/>
          <w:szCs w:val="28"/>
        </w:rPr>
      </w:pPr>
      <w:r w:rsidRPr="00B956D1">
        <w:rPr>
          <w:rFonts w:ascii="仿宋_GB2312" w:eastAsia="仿宋_GB2312" w:hint="eastAsia"/>
          <w:sz w:val="32"/>
          <w:szCs w:val="32"/>
        </w:rPr>
        <w:t xml:space="preserve">   </w:t>
      </w:r>
      <w:r w:rsidRPr="00B956D1">
        <w:rPr>
          <w:rFonts w:ascii="仿宋_GB2312" w:eastAsia="仿宋_GB2312" w:hint="eastAsia"/>
          <w:sz w:val="28"/>
          <w:szCs w:val="28"/>
        </w:rPr>
        <w:t xml:space="preserve"> 我单位按照合同或协议为贵公司</w:t>
      </w:r>
      <w:r w:rsidR="00CF77BB">
        <w:rPr>
          <w:rFonts w:ascii="仿宋_GB2312" w:eastAsia="仿宋_GB2312" w:hint="eastAsia"/>
          <w:sz w:val="28"/>
          <w:szCs w:val="28"/>
        </w:rPr>
        <w:t>报关运输</w:t>
      </w:r>
      <w:r>
        <w:rPr>
          <w:rFonts w:ascii="仿宋_GB2312" w:eastAsia="仿宋_GB2312" w:hint="eastAsia"/>
          <w:sz w:val="28"/>
          <w:szCs w:val="28"/>
        </w:rPr>
        <w:t>处理</w:t>
      </w:r>
      <w:r w:rsidRPr="00B956D1">
        <w:rPr>
          <w:rFonts w:ascii="仿宋_GB2312" w:eastAsia="仿宋_GB2312" w:hint="eastAsia"/>
          <w:sz w:val="28"/>
          <w:szCs w:val="28"/>
        </w:rPr>
        <w:t>及相关服务，并承诺：</w:t>
      </w:r>
      <w:bookmarkStart w:id="0" w:name="_GoBack"/>
      <w:bookmarkEnd w:id="0"/>
    </w:p>
    <w:p w:rsidR="00F5115F" w:rsidRPr="00B956D1" w:rsidRDefault="00F5115F" w:rsidP="00F5115F">
      <w:pPr>
        <w:spacing w:line="520" w:lineRule="exact"/>
        <w:rPr>
          <w:rFonts w:ascii="仿宋_GB2312" w:eastAsia="仿宋_GB2312"/>
          <w:sz w:val="28"/>
          <w:szCs w:val="28"/>
        </w:rPr>
      </w:pPr>
      <w:r w:rsidRPr="00B956D1">
        <w:rPr>
          <w:rFonts w:ascii="仿宋_GB2312" w:eastAsia="仿宋_GB2312" w:hint="eastAsia"/>
          <w:sz w:val="28"/>
          <w:szCs w:val="28"/>
        </w:rPr>
        <w:t xml:space="preserve">    一、本单位保证所提供信息和文件的真实性、准确性和完整性，保证所扫描上</w:t>
      </w:r>
      <w:proofErr w:type="gramStart"/>
      <w:r w:rsidRPr="00B956D1">
        <w:rPr>
          <w:rFonts w:ascii="仿宋_GB2312" w:eastAsia="仿宋_GB2312" w:hint="eastAsia"/>
          <w:sz w:val="28"/>
          <w:szCs w:val="28"/>
        </w:rPr>
        <w:t>传提供</w:t>
      </w:r>
      <w:proofErr w:type="gramEnd"/>
      <w:r w:rsidRPr="00B956D1">
        <w:rPr>
          <w:rFonts w:ascii="仿宋_GB2312" w:eastAsia="仿宋_GB2312" w:hint="eastAsia"/>
          <w:sz w:val="28"/>
          <w:szCs w:val="28"/>
        </w:rPr>
        <w:t>的文件资料的副本或复印件与正本或原件一致。</w:t>
      </w:r>
    </w:p>
    <w:p w:rsidR="00F5115F" w:rsidRPr="00B956D1" w:rsidRDefault="00F5115F" w:rsidP="00F5115F">
      <w:pPr>
        <w:spacing w:line="520" w:lineRule="exact"/>
        <w:rPr>
          <w:rFonts w:ascii="仿宋_GB2312" w:eastAsia="仿宋_GB2312"/>
          <w:sz w:val="28"/>
          <w:szCs w:val="28"/>
        </w:rPr>
      </w:pPr>
      <w:r w:rsidRPr="00B956D1">
        <w:rPr>
          <w:rFonts w:ascii="仿宋_GB2312" w:eastAsia="仿宋_GB2312" w:hint="eastAsia"/>
          <w:sz w:val="28"/>
          <w:szCs w:val="28"/>
        </w:rPr>
        <w:t xml:space="preserve">    二、接受并积极配合贵公司为核实准入资格所做的一切合法的调查、核实、考核工作，保证在贵公司批准的准入范围内进行合法经营活动。</w:t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</w:p>
    <w:p w:rsidR="00F5115F" w:rsidRPr="00B956D1" w:rsidRDefault="00F5115F" w:rsidP="00F5115F">
      <w:pPr>
        <w:spacing w:line="520" w:lineRule="exact"/>
        <w:rPr>
          <w:rFonts w:ascii="仿宋_GB2312" w:eastAsia="仿宋_GB2312"/>
          <w:sz w:val="28"/>
          <w:szCs w:val="28"/>
        </w:rPr>
      </w:pPr>
      <w:r w:rsidRPr="00B956D1">
        <w:rPr>
          <w:rFonts w:ascii="仿宋_GB2312" w:eastAsia="仿宋_GB2312" w:hint="eastAsia"/>
          <w:sz w:val="28"/>
          <w:szCs w:val="28"/>
        </w:rPr>
        <w:t xml:space="preserve">    三、接受并积极配合贵公司为保证</w:t>
      </w:r>
      <w:r>
        <w:rPr>
          <w:rFonts w:ascii="仿宋_GB2312" w:eastAsia="仿宋_GB2312" w:hint="eastAsia"/>
          <w:sz w:val="28"/>
          <w:szCs w:val="28"/>
        </w:rPr>
        <w:t>处理的合法性</w:t>
      </w:r>
      <w:r w:rsidRPr="00B956D1">
        <w:rPr>
          <w:rFonts w:ascii="仿宋_GB2312" w:eastAsia="仿宋_GB2312" w:hint="eastAsia"/>
          <w:sz w:val="28"/>
          <w:szCs w:val="28"/>
        </w:rPr>
        <w:t>而展开的质量监督等活动。</w:t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</w:p>
    <w:p w:rsidR="00F5115F" w:rsidRPr="00B956D1" w:rsidRDefault="00F5115F" w:rsidP="00F5115F">
      <w:pPr>
        <w:spacing w:line="520" w:lineRule="exact"/>
        <w:rPr>
          <w:rFonts w:ascii="仿宋_GB2312" w:eastAsia="仿宋_GB2312"/>
          <w:sz w:val="28"/>
          <w:szCs w:val="28"/>
        </w:rPr>
      </w:pPr>
      <w:r w:rsidRPr="00B956D1">
        <w:rPr>
          <w:rFonts w:ascii="仿宋_GB2312" w:eastAsia="仿宋_GB2312" w:hint="eastAsia"/>
          <w:sz w:val="28"/>
          <w:szCs w:val="28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四</w:t>
      </w:r>
      <w:r w:rsidRPr="00B956D1">
        <w:rPr>
          <w:rFonts w:ascii="仿宋_GB2312" w:eastAsia="仿宋_GB2312" w:hint="eastAsia"/>
          <w:sz w:val="28"/>
          <w:szCs w:val="28"/>
        </w:rPr>
        <w:t>、遵守贵公司关于供应</w:t>
      </w:r>
      <w:proofErr w:type="gramStart"/>
      <w:r w:rsidRPr="00B956D1">
        <w:rPr>
          <w:rFonts w:ascii="仿宋_GB2312" w:eastAsia="仿宋_GB2312" w:hint="eastAsia"/>
          <w:sz w:val="28"/>
          <w:szCs w:val="28"/>
        </w:rPr>
        <w:t>商管理</w:t>
      </w:r>
      <w:proofErr w:type="gramEnd"/>
      <w:r w:rsidRPr="00B956D1">
        <w:rPr>
          <w:rFonts w:ascii="仿宋_GB2312" w:eastAsia="仿宋_GB2312" w:hint="eastAsia"/>
          <w:sz w:val="28"/>
          <w:szCs w:val="28"/>
        </w:rPr>
        <w:t>相关规定，贵公司有权随时对我公司经营状况、资质、能力等进行必要的考察、核实。我公司经贵公司考察/考核后如不具有相关资质和能力，贵公司有权取消准入资格。</w:t>
      </w:r>
    </w:p>
    <w:p w:rsidR="00F5115F" w:rsidRDefault="00F5115F" w:rsidP="00F5115F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</w:t>
      </w:r>
      <w:r w:rsidRPr="00B956D1">
        <w:rPr>
          <w:rFonts w:ascii="仿宋_GB2312" w:eastAsia="仿宋_GB2312" w:hint="eastAsia"/>
          <w:sz w:val="28"/>
          <w:szCs w:val="28"/>
        </w:rPr>
        <w:t>、我公司承诺履行贵公司</w:t>
      </w:r>
      <w:r w:rsidR="00CF77BB">
        <w:rPr>
          <w:rFonts w:ascii="仿宋_GB2312" w:eastAsia="仿宋_GB2312" w:hint="eastAsia"/>
          <w:sz w:val="28"/>
          <w:szCs w:val="28"/>
        </w:rPr>
        <w:t>报关运输</w:t>
      </w:r>
      <w:r>
        <w:rPr>
          <w:rFonts w:ascii="仿宋_GB2312" w:eastAsia="仿宋_GB2312" w:hint="eastAsia"/>
          <w:sz w:val="28"/>
          <w:szCs w:val="28"/>
        </w:rPr>
        <w:t>处理过程中的</w:t>
      </w:r>
      <w:r w:rsidRPr="00B956D1">
        <w:rPr>
          <w:rFonts w:ascii="仿宋_GB2312" w:eastAsia="仿宋_GB2312" w:hint="eastAsia"/>
          <w:sz w:val="28"/>
          <w:szCs w:val="28"/>
        </w:rPr>
        <w:t>相关责任。</w:t>
      </w:r>
    </w:p>
    <w:p w:rsidR="00F5115F" w:rsidRPr="00E1296E" w:rsidRDefault="00F5115F" w:rsidP="00F5115F">
      <w:pPr>
        <w:spacing w:line="520" w:lineRule="exact"/>
        <w:jc w:val="right"/>
        <w:rPr>
          <w:rFonts w:ascii="仿宋_GB2312" w:eastAsia="仿宋_GB2312"/>
          <w:sz w:val="28"/>
          <w:szCs w:val="28"/>
        </w:rPr>
      </w:pPr>
    </w:p>
    <w:p w:rsidR="00F5115F" w:rsidRPr="00CF77BB" w:rsidRDefault="00F5115F" w:rsidP="00F5115F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F5115F" w:rsidRPr="00B956D1" w:rsidRDefault="00F5115F" w:rsidP="00F5115F">
      <w:pPr>
        <w:spacing w:line="520" w:lineRule="exact"/>
        <w:ind w:firstLineChars="150" w:firstLine="420"/>
        <w:rPr>
          <w:rFonts w:ascii="仿宋_GB2312" w:eastAsia="仿宋_GB2312"/>
          <w:sz w:val="28"/>
          <w:szCs w:val="28"/>
        </w:rPr>
      </w:pPr>
      <w:r w:rsidRPr="00B956D1">
        <w:rPr>
          <w:rFonts w:ascii="仿宋_GB2312" w:eastAsia="仿宋_GB2312" w:hint="eastAsia"/>
          <w:sz w:val="28"/>
          <w:szCs w:val="28"/>
        </w:rPr>
        <w:t>承诺单位（公章）：</w:t>
      </w:r>
    </w:p>
    <w:p w:rsidR="00F5115F" w:rsidRDefault="00F5115F" w:rsidP="00F5115F">
      <w:pPr>
        <w:spacing w:line="520" w:lineRule="exact"/>
        <w:ind w:firstLineChars="150" w:firstLine="420"/>
        <w:rPr>
          <w:rFonts w:ascii="仿宋_GB2312" w:eastAsia="仿宋_GB2312"/>
          <w:sz w:val="28"/>
          <w:szCs w:val="28"/>
        </w:rPr>
      </w:pPr>
      <w:r w:rsidRPr="00B956D1">
        <w:rPr>
          <w:rFonts w:ascii="仿宋_GB2312" w:eastAsia="仿宋_GB2312" w:hint="eastAsia"/>
          <w:sz w:val="28"/>
          <w:szCs w:val="28"/>
        </w:rPr>
        <w:t>法定代表人（签字）：</w:t>
      </w:r>
    </w:p>
    <w:p w:rsidR="00F5115F" w:rsidRDefault="00F5115F" w:rsidP="00F5115F">
      <w:pPr>
        <w:spacing w:line="520" w:lineRule="exact"/>
        <w:ind w:firstLineChars="150" w:firstLine="420"/>
        <w:rPr>
          <w:rFonts w:ascii="仿宋_GB2312" w:eastAsia="仿宋_GB2312"/>
          <w:sz w:val="28"/>
          <w:szCs w:val="28"/>
        </w:rPr>
      </w:pPr>
    </w:p>
    <w:p w:rsidR="00F5115F" w:rsidRDefault="00F5115F" w:rsidP="00F5115F">
      <w:pPr>
        <w:spacing w:line="520" w:lineRule="exact"/>
        <w:ind w:firstLineChars="2150" w:firstLine="6020"/>
        <w:rPr>
          <w:rFonts w:ascii="仿宋_GB2312" w:eastAsia="仿宋_GB2312"/>
          <w:sz w:val="28"/>
          <w:szCs w:val="28"/>
        </w:rPr>
      </w:pPr>
      <w:r w:rsidRPr="00B956D1">
        <w:rPr>
          <w:rFonts w:ascii="仿宋_GB2312" w:eastAsia="仿宋_GB2312" w:hint="eastAsia"/>
          <w:sz w:val="28"/>
          <w:szCs w:val="28"/>
        </w:rPr>
        <w:t>年</w:t>
      </w:r>
      <w:r w:rsidRPr="00B956D1">
        <w:rPr>
          <w:rFonts w:eastAsia="仿宋_GB2312" w:hint="eastAsia"/>
          <w:sz w:val="28"/>
          <w:szCs w:val="28"/>
        </w:rPr>
        <w:t>    </w:t>
      </w:r>
      <w:r w:rsidRPr="00B956D1">
        <w:rPr>
          <w:rFonts w:ascii="仿宋_GB2312" w:eastAsia="仿宋_GB2312" w:hint="eastAsia"/>
          <w:sz w:val="28"/>
          <w:szCs w:val="28"/>
        </w:rPr>
        <w:t xml:space="preserve"> 月</w:t>
      </w:r>
      <w:r w:rsidRPr="00B956D1">
        <w:rPr>
          <w:rFonts w:eastAsia="仿宋_GB2312" w:hint="eastAsia"/>
          <w:sz w:val="28"/>
          <w:szCs w:val="28"/>
        </w:rPr>
        <w:t>   </w:t>
      </w:r>
      <w:r w:rsidRPr="00B956D1">
        <w:rPr>
          <w:rFonts w:ascii="仿宋_GB2312" w:eastAsia="仿宋_GB2312" w:hint="eastAsia"/>
          <w:sz w:val="28"/>
          <w:szCs w:val="28"/>
        </w:rPr>
        <w:t xml:space="preserve"> 日</w:t>
      </w:r>
    </w:p>
    <w:p w:rsidR="00F5115F" w:rsidRPr="00995155" w:rsidRDefault="00F5115F" w:rsidP="00995155">
      <w:pPr>
        <w:widowControl/>
        <w:rPr>
          <w:rFonts w:ascii="仿宋_GB2312" w:eastAsia="仿宋_GB2312"/>
          <w:sz w:val="28"/>
          <w:szCs w:val="28"/>
        </w:rPr>
      </w:pPr>
    </w:p>
    <w:sectPr w:rsidR="00F5115F" w:rsidRPr="00995155" w:rsidSect="00B151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F04" w:rsidRDefault="005A3F04" w:rsidP="004E6E70">
      <w:r>
        <w:separator/>
      </w:r>
    </w:p>
  </w:endnote>
  <w:endnote w:type="continuationSeparator" w:id="0">
    <w:p w:rsidR="005A3F04" w:rsidRDefault="005A3F04" w:rsidP="004E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F04" w:rsidRDefault="005A3F04" w:rsidP="004E6E70">
      <w:r>
        <w:separator/>
      </w:r>
    </w:p>
  </w:footnote>
  <w:footnote w:type="continuationSeparator" w:id="0">
    <w:p w:rsidR="005A3F04" w:rsidRDefault="005A3F04" w:rsidP="004E6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8AC"/>
    <w:rsid w:val="002C749D"/>
    <w:rsid w:val="002E7ECC"/>
    <w:rsid w:val="00326717"/>
    <w:rsid w:val="00352E22"/>
    <w:rsid w:val="003718A3"/>
    <w:rsid w:val="003A307E"/>
    <w:rsid w:val="00413C48"/>
    <w:rsid w:val="004548BF"/>
    <w:rsid w:val="00466F0A"/>
    <w:rsid w:val="004E6E70"/>
    <w:rsid w:val="005A3F04"/>
    <w:rsid w:val="0065306D"/>
    <w:rsid w:val="00676328"/>
    <w:rsid w:val="006F77B5"/>
    <w:rsid w:val="0075621E"/>
    <w:rsid w:val="007D2FB3"/>
    <w:rsid w:val="00835CD6"/>
    <w:rsid w:val="00862B38"/>
    <w:rsid w:val="00886608"/>
    <w:rsid w:val="00897B15"/>
    <w:rsid w:val="008B7723"/>
    <w:rsid w:val="00995155"/>
    <w:rsid w:val="009F602B"/>
    <w:rsid w:val="00A328A7"/>
    <w:rsid w:val="00A42D1E"/>
    <w:rsid w:val="00B151F3"/>
    <w:rsid w:val="00BF10C1"/>
    <w:rsid w:val="00C439AD"/>
    <w:rsid w:val="00C848AC"/>
    <w:rsid w:val="00CA3619"/>
    <w:rsid w:val="00CE1125"/>
    <w:rsid w:val="00CF77BB"/>
    <w:rsid w:val="00DA695B"/>
    <w:rsid w:val="00E821D0"/>
    <w:rsid w:val="00F5115F"/>
    <w:rsid w:val="00F5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ECC"/>
    <w:pPr>
      <w:ind w:firstLineChars="200" w:firstLine="420"/>
    </w:pPr>
  </w:style>
  <w:style w:type="table" w:styleId="a4">
    <w:name w:val="Table Grid"/>
    <w:basedOn w:val="a1"/>
    <w:uiPriority w:val="59"/>
    <w:rsid w:val="00CA3619"/>
    <w:pPr>
      <w:ind w:firstLine="113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466F0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66F0A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E6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E6E7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E6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E6E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ECC"/>
    <w:pPr>
      <w:ind w:firstLineChars="200" w:firstLine="420"/>
    </w:pPr>
  </w:style>
  <w:style w:type="table" w:styleId="a4">
    <w:name w:val="Table Grid"/>
    <w:basedOn w:val="a1"/>
    <w:uiPriority w:val="59"/>
    <w:rsid w:val="00CA3619"/>
    <w:pPr>
      <w:ind w:firstLine="113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466F0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66F0A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E6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E6E7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E6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E6E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黄登锋</dc:creator>
  <cp:lastModifiedBy>陈芳</cp:lastModifiedBy>
  <cp:revision>4</cp:revision>
  <dcterms:created xsi:type="dcterms:W3CDTF">2023-08-03T07:20:00Z</dcterms:created>
  <dcterms:modified xsi:type="dcterms:W3CDTF">2024-10-22T01:22:00Z</dcterms:modified>
</cp:coreProperties>
</file>